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5FBED" w14:textId="77777777" w:rsidR="00464724" w:rsidRPr="00464724" w:rsidRDefault="00464724" w:rsidP="00464724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0"/>
        </w:rPr>
        <w:t>1</w:t>
      </w:r>
    </w:p>
    <w:p w14:paraId="051A6FFC" w14:textId="231EC63F" w:rsidR="00520C1D" w:rsidRDefault="00464724" w:rsidP="001D3CDF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>к Техническому заданию</w:t>
      </w:r>
    </w:p>
    <w:p w14:paraId="4C1A114C" w14:textId="4551FC74" w:rsidR="008A0C98" w:rsidRDefault="008A0C98" w:rsidP="008A0C9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1D3CDF">
        <w:rPr>
          <w:rFonts w:ascii="Times New Roman" w:hAnsi="Times New Roman" w:cs="Times New Roman"/>
          <w:color w:val="000000" w:themeColor="text1"/>
          <w:sz w:val="20"/>
        </w:rPr>
        <w:t xml:space="preserve"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</w:t>
      </w:r>
      <w:r w:rsidR="00150AB2">
        <w:rPr>
          <w:rFonts w:ascii="Times New Roman" w:hAnsi="Times New Roman" w:cs="Times New Roman"/>
          <w:color w:val="000000" w:themeColor="text1"/>
          <w:sz w:val="20"/>
        </w:rPr>
        <w:br/>
      </w:r>
      <w:r w:rsidRPr="001D3CDF">
        <w:rPr>
          <w:rFonts w:ascii="Times New Roman" w:hAnsi="Times New Roman" w:cs="Times New Roman"/>
          <w:color w:val="000000" w:themeColor="text1"/>
          <w:sz w:val="20"/>
        </w:rPr>
        <w:t>(за исключением Республики Крым</w:t>
      </w:r>
      <w:r w:rsidR="00150AB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1D3CDF">
        <w:rPr>
          <w:rFonts w:ascii="Times New Roman" w:hAnsi="Times New Roman" w:cs="Times New Roman"/>
          <w:color w:val="000000" w:themeColor="text1"/>
          <w:sz w:val="20"/>
        </w:rPr>
        <w:t>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38332914" w14:textId="77777777" w:rsidR="00863D1B" w:rsidRDefault="00863D1B" w:rsidP="008A0C9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45033FC2" w14:textId="77777777" w:rsidR="00863D1B" w:rsidRPr="001D3CDF" w:rsidRDefault="00863D1B" w:rsidP="008A0C9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74AB9B37" w14:textId="77777777" w:rsidR="001D3CDF" w:rsidRPr="00464724" w:rsidRDefault="001D3CDF" w:rsidP="0094443A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6246D2B6" w14:textId="77777777" w:rsidR="00520C1D" w:rsidRPr="002A0D9C" w:rsidRDefault="00520C1D" w:rsidP="00520C1D">
      <w:pPr>
        <w:spacing w:after="0"/>
        <w:jc w:val="right"/>
        <w:rPr>
          <w:rFonts w:ascii="Times New Roman" w:hAnsi="Times New Roman" w:cs="Times New Roman"/>
        </w:rPr>
      </w:pPr>
    </w:p>
    <w:p w14:paraId="075385A0" w14:textId="370FE54C" w:rsidR="00863D1B" w:rsidRPr="006D0F10" w:rsidRDefault="00863D1B" w:rsidP="00863D1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0F10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  <w:u w:val="single"/>
        </w:rPr>
        <w:t xml:space="preserve">Начало </w:t>
      </w:r>
      <w:r w:rsidRPr="006D0F10">
        <w:rPr>
          <w:rFonts w:ascii="Times New Roman" w:hAnsi="Times New Roman" w:cs="Times New Roman"/>
          <w:u w:val="single"/>
        </w:rPr>
        <w:t>формы</w:t>
      </w:r>
      <w:r w:rsidRPr="006D0F10">
        <w:rPr>
          <w:rFonts w:ascii="Times New Roman" w:hAnsi="Times New Roman" w:cs="Times New Roman"/>
        </w:rPr>
        <w:t>_____________________________________</w:t>
      </w:r>
    </w:p>
    <w:p w14:paraId="63E5F0CB" w14:textId="77777777" w:rsidR="00863D1B" w:rsidRDefault="00863D1B" w:rsidP="00520C1D">
      <w:pPr>
        <w:spacing w:after="0"/>
        <w:jc w:val="center"/>
        <w:rPr>
          <w:rFonts w:ascii="Times New Roman" w:hAnsi="Times New Roman" w:cs="Times New Roman"/>
          <w:b/>
        </w:rPr>
      </w:pPr>
    </w:p>
    <w:p w14:paraId="520E8AD9" w14:textId="46F2990A" w:rsidR="00520C1D" w:rsidRDefault="00520C1D" w:rsidP="00520C1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Заявка на оказание услуг</w:t>
      </w:r>
      <w:r w:rsidR="00A13BBE">
        <w:rPr>
          <w:rFonts w:ascii="Times New Roman" w:hAnsi="Times New Roman" w:cs="Times New Roman"/>
          <w:b/>
        </w:rPr>
        <w:t xml:space="preserve"> №___</w:t>
      </w:r>
      <w:r>
        <w:rPr>
          <w:rFonts w:ascii="Times New Roman" w:hAnsi="Times New Roman" w:cs="Times New Roman"/>
          <w:b/>
        </w:rPr>
        <w:t xml:space="preserve"> </w:t>
      </w:r>
    </w:p>
    <w:p w14:paraId="58EA353D" w14:textId="77777777" w:rsidR="00520C1D" w:rsidRPr="006D0F10" w:rsidRDefault="00520C1D" w:rsidP="00520C1D">
      <w:pPr>
        <w:tabs>
          <w:tab w:val="left" w:pos="1680"/>
          <w:tab w:val="right" w:leader="dot" w:pos="1014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D0F10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</w:t>
      </w:r>
      <w:r w:rsidRPr="006D0F10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6D0F10">
        <w:rPr>
          <w:rFonts w:ascii="Times New Roman" w:eastAsia="Times New Roman" w:hAnsi="Times New Roman" w:cs="Times New Roman"/>
          <w:lang w:eastAsia="ru-RU"/>
        </w:rPr>
        <w:t>» ___________ 202__ г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2C093E67" w14:textId="77777777" w:rsidR="00520C1D" w:rsidRDefault="00520C1D" w:rsidP="00520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1EB5C0" w14:textId="4D459522" w:rsidR="006C39E7" w:rsidRPr="006C39E7" w:rsidRDefault="00520C1D" w:rsidP="006C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D0F10">
        <w:rPr>
          <w:rFonts w:ascii="Times New Roman" w:eastAsia="Times New Roman" w:hAnsi="Times New Roman" w:cs="Times New Roman"/>
          <w:b/>
          <w:lang w:eastAsia="ru-RU"/>
        </w:rPr>
        <w:t>Министерство цифрового развития, связи и массовых коммуникаций Российской Федерации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F10">
        <w:rPr>
          <w:rFonts w:ascii="Times New Roman" w:eastAsia="Times New Roman" w:hAnsi="Times New Roman" w:cs="Times New Roman"/>
          <w:lang w:eastAsia="ru-RU"/>
        </w:rPr>
        <w:t>именуемое в дальнейшем «Заказчик», в лице _______________________, действующего на основании 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6D0F1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огласно 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государственного контракта от </w:t>
      </w:r>
      <w:r w:rsidR="00E54031">
        <w:rPr>
          <w:rFonts w:ascii="Times New Roman" w:eastAsia="Times New Roman" w:hAnsi="Times New Roman" w:cs="Times New Roman"/>
          <w:lang w:eastAsia="ru-RU"/>
        </w:rPr>
        <w:t>«</w:t>
      </w:r>
      <w:r w:rsidRPr="00730257">
        <w:rPr>
          <w:rFonts w:ascii="Times New Roman" w:eastAsia="Times New Roman" w:hAnsi="Times New Roman" w:cs="Times New Roman"/>
          <w:lang w:eastAsia="ru-RU"/>
        </w:rPr>
        <w:t>__</w:t>
      </w:r>
      <w:r w:rsidR="00E54031">
        <w:rPr>
          <w:rFonts w:ascii="Times New Roman" w:eastAsia="Times New Roman" w:hAnsi="Times New Roman" w:cs="Times New Roman"/>
          <w:lang w:eastAsia="ru-RU"/>
        </w:rPr>
        <w:t>»</w:t>
      </w:r>
      <w:r w:rsidRPr="00730257">
        <w:rPr>
          <w:rFonts w:ascii="Times New Roman" w:eastAsia="Times New Roman" w:hAnsi="Times New Roman" w:cs="Times New Roman"/>
          <w:lang w:eastAsia="ru-RU"/>
        </w:rPr>
        <w:t>._</w:t>
      </w:r>
      <w:r w:rsidR="00E54031">
        <w:rPr>
          <w:rFonts w:ascii="Times New Roman" w:eastAsia="Times New Roman" w:hAnsi="Times New Roman" w:cs="Times New Roman"/>
          <w:lang w:eastAsia="ru-RU"/>
        </w:rPr>
        <w:t>_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_.202_ № _____________________  </w:t>
      </w:r>
      <w:r w:rsidR="0094443A">
        <w:rPr>
          <w:rFonts w:ascii="Times New Roman" w:eastAsia="Times New Roman" w:hAnsi="Times New Roman" w:cs="Times New Roman"/>
          <w:lang w:eastAsia="ru-RU"/>
        </w:rPr>
        <w:br/>
      </w:r>
      <w:r w:rsidR="006C39E7" w:rsidRPr="006C39E7">
        <w:rPr>
          <w:rFonts w:ascii="Times New Roman" w:eastAsia="Times New Roman" w:hAnsi="Times New Roman" w:cs="Times New Roman"/>
          <w:lang w:eastAsia="ru-RU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  <w:r w:rsidR="006C39E7">
        <w:rPr>
          <w:rFonts w:ascii="Times New Roman" w:eastAsia="Times New Roman" w:hAnsi="Times New Roman" w:cs="Times New Roman"/>
          <w:lang w:eastAsia="ru-RU"/>
        </w:rPr>
        <w:t>.</w:t>
      </w:r>
    </w:p>
    <w:p w14:paraId="0D5FE15C" w14:textId="77777777" w:rsidR="006C39E7" w:rsidRDefault="006C39E7" w:rsidP="00944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B66B4C0" w14:textId="77777777" w:rsid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2128"/>
        <w:gridCol w:w="1416"/>
        <w:gridCol w:w="1416"/>
        <w:gridCol w:w="1416"/>
        <w:gridCol w:w="1416"/>
        <w:gridCol w:w="1416"/>
      </w:tblGrid>
      <w:tr w:rsidR="00262DE3" w14:paraId="3353BDF4" w14:textId="77777777" w:rsidTr="00262DE3">
        <w:tc>
          <w:tcPr>
            <w:tcW w:w="704" w:type="dxa"/>
          </w:tcPr>
          <w:p w14:paraId="3E30F50E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128" w:type="dxa"/>
          </w:tcPr>
          <w:p w14:paraId="7735E29D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компонента Услуги связи (в соответствии с тарифным планом)</w:t>
            </w:r>
          </w:p>
        </w:tc>
        <w:tc>
          <w:tcPr>
            <w:tcW w:w="1416" w:type="dxa"/>
          </w:tcPr>
          <w:p w14:paraId="69439AA4" w14:textId="77777777" w:rsidR="00262DE3" w:rsidRPr="002A37C4" w:rsidRDefault="00262DE3" w:rsidP="002A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Период оказания услуги</w:t>
            </w:r>
            <w:r w:rsidR="002A37C4">
              <w:rPr>
                <w:rFonts w:ascii="Times New Roman" w:eastAsia="Times New Roman" w:hAnsi="Times New Roman" w:cs="Times New Roman"/>
                <w:lang w:eastAsia="ru-RU"/>
              </w:rPr>
              <w:t xml:space="preserve"> и (или) дата оказания услуги </w:t>
            </w:r>
          </w:p>
        </w:tc>
        <w:tc>
          <w:tcPr>
            <w:tcW w:w="1416" w:type="dxa"/>
          </w:tcPr>
          <w:p w14:paraId="61907E49" w14:textId="77777777" w:rsidR="00262DE3" w:rsidRDefault="002A37C4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Кол-во объектов </w:t>
            </w:r>
          </w:p>
        </w:tc>
        <w:tc>
          <w:tcPr>
            <w:tcW w:w="1416" w:type="dxa"/>
          </w:tcPr>
          <w:p w14:paraId="7F49A842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Тариф, руб. (с НДС) </w:t>
            </w:r>
          </w:p>
        </w:tc>
        <w:tc>
          <w:tcPr>
            <w:tcW w:w="1416" w:type="dxa"/>
          </w:tcPr>
          <w:p w14:paraId="47C8E1D7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Услуги связи, руб. (с НДС).</w:t>
            </w:r>
          </w:p>
        </w:tc>
        <w:tc>
          <w:tcPr>
            <w:tcW w:w="1416" w:type="dxa"/>
          </w:tcPr>
          <w:p w14:paraId="008CC44F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№_ Приложения с адресным перечнем СЗО и (или) Объектов ЦИК.</w:t>
            </w:r>
          </w:p>
        </w:tc>
      </w:tr>
      <w:tr w:rsidR="00F02611" w14:paraId="7C9EFFF6" w14:textId="77777777" w:rsidTr="00262DE3">
        <w:tc>
          <w:tcPr>
            <w:tcW w:w="704" w:type="dxa"/>
          </w:tcPr>
          <w:p w14:paraId="2EAAF66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28" w:type="dxa"/>
          </w:tcPr>
          <w:p w14:paraId="6FBBE50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64E6606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8ACA4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35AEE0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082AC2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01339D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6E46E4F1" w14:textId="77777777" w:rsidTr="00262DE3">
        <w:tc>
          <w:tcPr>
            <w:tcW w:w="704" w:type="dxa"/>
          </w:tcPr>
          <w:p w14:paraId="7ACE812B" w14:textId="77777777" w:rsidR="00F02611" w:rsidRPr="00B76FDE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28" w:type="dxa"/>
          </w:tcPr>
          <w:p w14:paraId="5F3E3F63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12A10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4FB8E1E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2C07DD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DA8902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36AEE2FD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0475E73B" w14:textId="77777777" w:rsidTr="00262DE3">
        <w:tc>
          <w:tcPr>
            <w:tcW w:w="704" w:type="dxa"/>
          </w:tcPr>
          <w:p w14:paraId="30C9D402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</w:tcPr>
          <w:p w14:paraId="49D71E4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CB1638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C452F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541F72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6EB46D8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ADBFC9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A3462A7" w14:textId="77777777" w:rsidR="00262DE3" w:rsidRP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06B97E8F" w14:textId="77777777" w:rsidR="00520C1D" w:rsidRPr="00730257" w:rsidRDefault="00262DE3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30257">
        <w:rPr>
          <w:rFonts w:ascii="Times New Roman" w:eastAsia="Times New Roman" w:hAnsi="Times New Roman" w:cs="Times New Roman"/>
          <w:lang w:eastAsia="ru-RU"/>
        </w:rPr>
        <w:t xml:space="preserve">Приложение: </w:t>
      </w:r>
    </w:p>
    <w:p w14:paraId="1538D7EB" w14:textId="77777777" w:rsidR="00F02611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0C00D0A" w14:textId="77777777" w:rsidR="00F02611" w:rsidRPr="00262DE3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22C11B17" w14:textId="0725FFCE" w:rsidR="00771E9C" w:rsidRPr="0097241C" w:rsidRDefault="00771E9C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9B4BE3" w:rsidRPr="000214D2" w14:paraId="302DAEAB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35D9B546" w14:textId="23705870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  <w:shd w:val="clear" w:color="auto" w:fill="auto"/>
          </w:tcPr>
          <w:p w14:paraId="7C0C0C6D" w14:textId="77777777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24DF9396" w14:textId="27FD88C5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4BE3" w:rsidRPr="00005607" w14:paraId="08FB44BC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6392B36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0DF97C1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371A59FE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A88A382" w14:textId="77777777" w:rsidR="00520C1D" w:rsidRPr="0097241C" w:rsidRDefault="00520C1D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p w14:paraId="56F58971" w14:textId="77777777" w:rsidR="00520C1D" w:rsidRPr="006D0F10" w:rsidRDefault="00520C1D" w:rsidP="00520C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0F10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  <w:u w:val="single"/>
        </w:rPr>
        <w:t xml:space="preserve">Конец </w:t>
      </w:r>
      <w:r w:rsidRPr="006D0F10">
        <w:rPr>
          <w:rFonts w:ascii="Times New Roman" w:hAnsi="Times New Roman" w:cs="Times New Roman"/>
          <w:u w:val="single"/>
        </w:rPr>
        <w:t>формы</w:t>
      </w:r>
      <w:r w:rsidRPr="006D0F10">
        <w:rPr>
          <w:rFonts w:ascii="Times New Roman" w:hAnsi="Times New Roman" w:cs="Times New Roman"/>
        </w:rPr>
        <w:t>_____________________________________</w:t>
      </w:r>
    </w:p>
    <w:p w14:paraId="24A69E60" w14:textId="77777777" w:rsidR="00520C1D" w:rsidRPr="0097241C" w:rsidRDefault="00520C1D" w:rsidP="00520C1D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lang w:eastAsia="ru-RU"/>
        </w:rPr>
      </w:pPr>
    </w:p>
    <w:p w14:paraId="2716990D" w14:textId="77777777" w:rsidR="00520C1D" w:rsidRPr="0097241C" w:rsidRDefault="00520C1D" w:rsidP="00520C1D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8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771E9C" w:rsidRPr="00771E9C" w14:paraId="64C55549" w14:textId="77777777" w:rsidTr="00771E9C">
        <w:trPr>
          <w:trHeight w:val="1128"/>
        </w:trPr>
        <w:tc>
          <w:tcPr>
            <w:tcW w:w="4655" w:type="dxa"/>
            <w:shd w:val="clear" w:color="auto" w:fill="auto"/>
          </w:tcPr>
          <w:p w14:paraId="28FA48D6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24C90DAA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501DF704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289A4080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0A9457E" w14:textId="77777777" w:rsidR="00771E9C" w:rsidRPr="006041F7" w:rsidRDefault="00771E9C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29BDC56" w14:textId="4AB08E53" w:rsidR="00771E9C" w:rsidRPr="006041F7" w:rsidRDefault="00771E9C" w:rsidP="002B1D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lang w:eastAsia="ru-RU"/>
              </w:rPr>
              <w:t>________________ / Д.М. Ким /</w:t>
            </w:r>
          </w:p>
        </w:tc>
        <w:tc>
          <w:tcPr>
            <w:tcW w:w="445" w:type="dxa"/>
            <w:shd w:val="clear" w:color="auto" w:fill="auto"/>
          </w:tcPr>
          <w:p w14:paraId="1060B599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692366B3" w14:textId="77777777" w:rsidR="00771E9C" w:rsidRPr="006041F7" w:rsidRDefault="00771E9C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38FF0518" w14:textId="77777777" w:rsidR="00685B06" w:rsidRPr="006041F7" w:rsidRDefault="00685B06" w:rsidP="00685B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2A732BBB" w14:textId="77777777" w:rsidR="00685B06" w:rsidRPr="006041F7" w:rsidRDefault="00685B06" w:rsidP="00685B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F617FC0" w14:textId="77777777" w:rsidR="00685B06" w:rsidRPr="006041F7" w:rsidRDefault="00685B06" w:rsidP="00685B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5386137" w14:textId="77777777" w:rsidR="00685B06" w:rsidRPr="006041F7" w:rsidRDefault="00685B06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lang w:eastAsia="ru-RU"/>
              </w:rPr>
              <w:t>_______________/В.В. Ермаков/</w:t>
            </w:r>
          </w:p>
          <w:p w14:paraId="2D16F518" w14:textId="68535F11" w:rsidR="00771E9C" w:rsidRPr="006041F7" w:rsidRDefault="00771E9C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1E9C" w:rsidRPr="00005607" w14:paraId="029259D6" w14:textId="77777777" w:rsidTr="00771E9C">
        <w:trPr>
          <w:trHeight w:val="1128"/>
        </w:trPr>
        <w:tc>
          <w:tcPr>
            <w:tcW w:w="4655" w:type="dxa"/>
            <w:shd w:val="clear" w:color="auto" w:fill="auto"/>
          </w:tcPr>
          <w:p w14:paraId="0165BADF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36BEBF53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4EBEA37A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438D2A67" w14:textId="77777777" w:rsidR="00520C1D" w:rsidRPr="002A0D9C" w:rsidRDefault="00520C1D" w:rsidP="00520C1D">
      <w:pPr>
        <w:spacing w:after="0"/>
        <w:jc w:val="both"/>
        <w:rPr>
          <w:rFonts w:ascii="Times New Roman" w:hAnsi="Times New Roman" w:cs="Times New Roman"/>
        </w:rPr>
      </w:pPr>
    </w:p>
    <w:sectPr w:rsidR="00520C1D" w:rsidRPr="002A0D9C" w:rsidSect="0094443A">
      <w:pgSz w:w="11906" w:h="16838"/>
      <w:pgMar w:top="1134" w:right="850" w:bottom="1418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01DAA" w14:textId="77777777" w:rsidR="00B16107" w:rsidRDefault="00B16107">
      <w:pPr>
        <w:spacing w:after="0" w:line="240" w:lineRule="auto"/>
      </w:pPr>
      <w:r>
        <w:separator/>
      </w:r>
    </w:p>
  </w:endnote>
  <w:endnote w:type="continuationSeparator" w:id="0">
    <w:p w14:paraId="6462C51E" w14:textId="77777777" w:rsidR="00B16107" w:rsidRDefault="00B1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C2B66" w14:textId="77777777" w:rsidR="00B16107" w:rsidRDefault="00B16107">
      <w:pPr>
        <w:spacing w:after="0" w:line="240" w:lineRule="auto"/>
      </w:pPr>
      <w:r>
        <w:separator/>
      </w:r>
    </w:p>
  </w:footnote>
  <w:footnote w:type="continuationSeparator" w:id="0">
    <w:p w14:paraId="62D5C9B1" w14:textId="77777777" w:rsidR="00B16107" w:rsidRDefault="00B16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0012F"/>
    <w:multiLevelType w:val="hybridMultilevel"/>
    <w:tmpl w:val="D26C1902"/>
    <w:lvl w:ilvl="0" w:tplc="EC063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1D"/>
    <w:rsid w:val="0005148B"/>
    <w:rsid w:val="00080A7A"/>
    <w:rsid w:val="000B7727"/>
    <w:rsid w:val="00150AB2"/>
    <w:rsid w:val="001D3CDF"/>
    <w:rsid w:val="00244DB5"/>
    <w:rsid w:val="0025489C"/>
    <w:rsid w:val="00262DE3"/>
    <w:rsid w:val="002A37C4"/>
    <w:rsid w:val="002B1DAA"/>
    <w:rsid w:val="003050BF"/>
    <w:rsid w:val="00316729"/>
    <w:rsid w:val="00464724"/>
    <w:rsid w:val="004E4B02"/>
    <w:rsid w:val="00520C1D"/>
    <w:rsid w:val="00546318"/>
    <w:rsid w:val="00551649"/>
    <w:rsid w:val="005C52AD"/>
    <w:rsid w:val="005D608F"/>
    <w:rsid w:val="006041F7"/>
    <w:rsid w:val="00633FD2"/>
    <w:rsid w:val="00685B06"/>
    <w:rsid w:val="006C39E7"/>
    <w:rsid w:val="00730257"/>
    <w:rsid w:val="00733752"/>
    <w:rsid w:val="00771E9C"/>
    <w:rsid w:val="007D1AEB"/>
    <w:rsid w:val="007E7B79"/>
    <w:rsid w:val="0083369B"/>
    <w:rsid w:val="008409AD"/>
    <w:rsid w:val="00845A38"/>
    <w:rsid w:val="00852A29"/>
    <w:rsid w:val="00863D1B"/>
    <w:rsid w:val="008A0C98"/>
    <w:rsid w:val="008F0F1E"/>
    <w:rsid w:val="0094443A"/>
    <w:rsid w:val="009B2A63"/>
    <w:rsid w:val="009B4BE3"/>
    <w:rsid w:val="00A13BBE"/>
    <w:rsid w:val="00AE3FBB"/>
    <w:rsid w:val="00AF15C8"/>
    <w:rsid w:val="00B16107"/>
    <w:rsid w:val="00B76FDE"/>
    <w:rsid w:val="00B80BA3"/>
    <w:rsid w:val="00BD5B35"/>
    <w:rsid w:val="00BD6359"/>
    <w:rsid w:val="00C1419E"/>
    <w:rsid w:val="00C459C4"/>
    <w:rsid w:val="00C81B5F"/>
    <w:rsid w:val="00CE0202"/>
    <w:rsid w:val="00D477DF"/>
    <w:rsid w:val="00E03A94"/>
    <w:rsid w:val="00E54031"/>
    <w:rsid w:val="00ED107B"/>
    <w:rsid w:val="00F00238"/>
    <w:rsid w:val="00F02611"/>
    <w:rsid w:val="00F0387E"/>
    <w:rsid w:val="00F54369"/>
    <w:rsid w:val="00F90B82"/>
    <w:rsid w:val="00FA0986"/>
    <w:rsid w:val="00FE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21D6"/>
  <w15:chartTrackingRefBased/>
  <w15:docId w15:val="{A87079AE-F46E-48AB-A226-5B31AA25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C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uiPriority w:val="99"/>
    <w:unhideWhenUsed/>
    <w:rsid w:val="00520C1D"/>
    <w:pPr>
      <w:tabs>
        <w:tab w:val="center" w:pos="4677"/>
        <w:tab w:val="right" w:pos="9355"/>
      </w:tabs>
      <w:spacing w:after="0" w:line="240" w:lineRule="auto"/>
    </w:pPr>
  </w:style>
  <w:style w:type="character" w:styleId="a3">
    <w:name w:val="annotation reference"/>
    <w:basedOn w:val="a0"/>
    <w:uiPriority w:val="99"/>
    <w:semiHidden/>
    <w:unhideWhenUsed/>
    <w:rsid w:val="00262D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62DE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62DE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2D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62DE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62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DE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62DE3"/>
    <w:pPr>
      <w:ind w:left="720"/>
      <w:contextualSpacing/>
    </w:pPr>
  </w:style>
  <w:style w:type="table" w:styleId="ab">
    <w:name w:val="Table Grid"/>
    <w:basedOn w:val="a1"/>
    <w:uiPriority w:val="39"/>
    <w:rsid w:val="0026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Гребенников Андрей Владимирович</dc:creator>
  <cp:keywords/>
  <dc:description/>
  <cp:lastModifiedBy>ipp000@mail.ru</cp:lastModifiedBy>
  <cp:revision>12</cp:revision>
  <dcterms:created xsi:type="dcterms:W3CDTF">2022-12-22T09:37:00Z</dcterms:created>
  <dcterms:modified xsi:type="dcterms:W3CDTF">2023-08-26T07:26:00Z</dcterms:modified>
</cp:coreProperties>
</file>